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DC51D" w14:textId="2DAE1441" w:rsidR="004C6C5E" w:rsidRPr="004C6C5E" w:rsidRDefault="004C6C5E" w:rsidP="004C6C5E">
      <w:pPr>
        <w:rPr>
          <w:b/>
        </w:rPr>
      </w:pPr>
      <w:del w:id="0" w:author="Norman, Bonnie J" w:date="2022-12-15T14:58:00Z">
        <w:r w:rsidRPr="004C6C5E" w:rsidDel="00D71B18">
          <w:rPr>
            <w:b/>
          </w:rPr>
          <w:delText>MULTIPLE PAYMENT OPTIONS</w:delText>
        </w:r>
      </w:del>
      <w:ins w:id="1" w:author="Norman, Bonnie J" w:date="2022-12-13T15:25:00Z">
        <w:r w:rsidR="000805AE" w:rsidRPr="00D71B18">
          <w:rPr>
            <w:b/>
          </w:rPr>
          <w:t>Providing all claimants payment choice</w:t>
        </w:r>
      </w:ins>
    </w:p>
    <w:p w14:paraId="247FEA30" w14:textId="70861BCA" w:rsidR="004C6C5E" w:rsidRDefault="0049271F" w:rsidP="004C6C5E">
      <w:ins w:id="2" w:author="Norman, Bonnie J" w:date="2022-12-12T16:07:00Z">
        <w:r>
          <w:t xml:space="preserve">The NoCheck disbursement portal will continue to provide and track payment choice for each claimant as you do today. </w:t>
        </w:r>
      </w:ins>
      <w:r w:rsidR="004C6C5E">
        <w:t>DWD unemployment claimants will be able to choose how they receive their benefits. They can opt to receive:</w:t>
      </w:r>
    </w:p>
    <w:p w14:paraId="702FE7BD" w14:textId="56CC1B22" w:rsidR="00DD7517" w:rsidRDefault="004C6C5E" w:rsidP="004C6C5E">
      <w:r>
        <w:t>1.</w:t>
      </w:r>
      <w:r>
        <w:tab/>
        <w:t>Direct deposit to a bank account</w:t>
      </w:r>
    </w:p>
    <w:p w14:paraId="187FF67C" w14:textId="29C458C6" w:rsidR="004C6C5E" w:rsidDel="00543A9F" w:rsidRDefault="004C6C5E" w:rsidP="004C6C5E">
      <w:pPr>
        <w:rPr>
          <w:ins w:id="3" w:author="Norman, Bonnie J" w:date="2022-12-12T16:00:00Z"/>
          <w:del w:id="4" w:author="Benjamin Sanders" w:date="2022-12-16T15:47:00Z"/>
        </w:rPr>
      </w:pPr>
      <w:del w:id="5" w:author="Benjamin Sanders" w:date="2022-12-16T15:47:00Z">
        <w:r w:rsidDel="00543A9F">
          <w:delText>2.</w:delText>
        </w:r>
        <w:r w:rsidDel="00543A9F">
          <w:tab/>
        </w:r>
        <w:commentRangeStart w:id="6"/>
        <w:r w:rsidDel="00543A9F">
          <w:delText>Provide a debit card for a direct deposit</w:delText>
        </w:r>
        <w:commentRangeEnd w:id="6"/>
        <w:r w:rsidR="002F7563" w:rsidDel="00543A9F">
          <w:rPr>
            <w:rStyle w:val="CommentReference"/>
          </w:rPr>
          <w:commentReference w:id="6"/>
        </w:r>
      </w:del>
    </w:p>
    <w:p w14:paraId="1858C815" w14:textId="2EFD9CF3" w:rsidR="00C46971" w:rsidRDefault="00C46971" w:rsidP="004C6C5E">
      <w:ins w:id="7" w:author="Norman, Bonnie J" w:date="2022-12-12T16:00:00Z">
        <w:del w:id="8" w:author="Benjamin Sanders" w:date="2022-12-16T15:47:00Z">
          <w:r w:rsidDel="00543A9F">
            <w:delText>3</w:delText>
          </w:r>
        </w:del>
      </w:ins>
      <w:ins w:id="9" w:author="Benjamin Sanders" w:date="2022-12-16T15:47:00Z">
        <w:r w:rsidR="00543A9F">
          <w:t>2</w:t>
        </w:r>
      </w:ins>
      <w:ins w:id="10" w:author="Norman, Bonnie J" w:date="2022-12-12T16:00:00Z">
        <w:r>
          <w:t xml:space="preserve">. </w:t>
        </w:r>
        <w:r>
          <w:tab/>
        </w:r>
      </w:ins>
      <w:ins w:id="11" w:author="Norman, Bonnie J" w:date="2022-12-13T15:12:00Z">
        <w:r w:rsidR="00004237">
          <w:t>E</w:t>
        </w:r>
      </w:ins>
      <w:ins w:id="12" w:author="Norman, Bonnie J" w:date="2022-12-12T16:00:00Z">
        <w:r>
          <w:t xml:space="preserve">lect </w:t>
        </w:r>
      </w:ins>
      <w:ins w:id="13" w:author="Norman, Bonnie J" w:date="2022-12-13T15:12:00Z">
        <w:r w:rsidR="00004237">
          <w:t>to receive a</w:t>
        </w:r>
      </w:ins>
      <w:ins w:id="14" w:author="Norman, Bonnie J" w:date="2022-12-12T16:00:00Z">
        <w:r w:rsidR="000D1FC2">
          <w:t xml:space="preserve"> </w:t>
        </w:r>
      </w:ins>
      <w:ins w:id="15" w:author="Vickery, Tyler P" w:date="2022-12-14T10:15:00Z">
        <w:r w:rsidR="00717E53">
          <w:t xml:space="preserve">U.S. Bank </w:t>
        </w:r>
        <w:r w:rsidR="00176F0C">
          <w:t xml:space="preserve">ReliaCard </w:t>
        </w:r>
      </w:ins>
      <w:ins w:id="16" w:author="Norman, Bonnie J" w:date="2022-12-12T16:00:00Z">
        <w:del w:id="17" w:author="Vickery, Tyler P" w:date="2022-12-14T10:15:00Z">
          <w:r w:rsidR="000D1FC2">
            <w:delText>prepaid card</w:delText>
          </w:r>
        </w:del>
      </w:ins>
    </w:p>
    <w:p w14:paraId="001FBF67" w14:textId="50690B6F" w:rsidR="004C6C5E" w:rsidRDefault="004C6C5E" w:rsidP="004C6C5E">
      <w:del w:id="18" w:author="Norman, Bonnie J" w:date="2022-12-12T16:00:00Z">
        <w:r w:rsidDel="000D1FC2">
          <w:delText>3</w:delText>
        </w:r>
      </w:del>
      <w:ins w:id="19" w:author="Norman, Bonnie J" w:date="2022-12-12T16:00:00Z">
        <w:del w:id="20" w:author="Benjamin Sanders" w:date="2022-12-16T15:47:00Z">
          <w:r w:rsidR="000D1FC2" w:rsidDel="00543A9F">
            <w:delText>4</w:delText>
          </w:r>
        </w:del>
      </w:ins>
      <w:ins w:id="21" w:author="Benjamin Sanders" w:date="2022-12-16T15:47:00Z">
        <w:r w:rsidR="00543A9F">
          <w:t>3</w:t>
        </w:r>
      </w:ins>
      <w:bookmarkStart w:id="22" w:name="_GoBack"/>
      <w:bookmarkEnd w:id="22"/>
      <w:r>
        <w:t>.</w:t>
      </w:r>
      <w:r>
        <w:tab/>
        <w:t>Create and send a check</w:t>
      </w:r>
    </w:p>
    <w:p w14:paraId="5CFE896A" w14:textId="0EBE5463" w:rsidR="004C6C5E" w:rsidDel="00D66A91" w:rsidRDefault="004C6C5E" w:rsidP="004C6C5E">
      <w:pPr>
        <w:rPr>
          <w:del w:id="23" w:author="Norman, Bonnie J" w:date="2022-12-12T16:06:00Z"/>
        </w:rPr>
      </w:pPr>
      <w:del w:id="24" w:author="Norman, Bonnie J" w:date="2022-12-12T16:06:00Z">
        <w:r w:rsidDel="00D66A91">
          <w:delText>Future functionality, a virtual debit card for use with Apple or Google Pay</w:delText>
        </w:r>
      </w:del>
    </w:p>
    <w:p w14:paraId="2BEA8DCA" w14:textId="2EBA37B7" w:rsidR="004C6C5E" w:rsidDel="00D66A91" w:rsidRDefault="004C6C5E" w:rsidP="004C6C5E">
      <w:pPr>
        <w:rPr>
          <w:del w:id="25" w:author="Norman, Bonnie J" w:date="2022-12-12T16:06:00Z"/>
        </w:rPr>
      </w:pPr>
      <w:del w:id="26" w:author="Norman, Bonnie J" w:date="2022-12-12T16:06:00Z">
        <w:r w:rsidDel="00D66A91">
          <w:delText xml:space="preserve">We highly recommend making the prepaid card program the default distribution method. This allows DWD to ensure that every qualified recipient is able to receive their benefit payments electronically, including the unbanked or underbanked recipients. It also reduces the potential number checks your program will be required to send out.  </w:delText>
        </w:r>
      </w:del>
    </w:p>
    <w:p w14:paraId="604E3DEC" w14:textId="73A18EB6" w:rsidR="004C6C5E" w:rsidDel="00D66A91" w:rsidRDefault="004C6C5E" w:rsidP="004C6C5E">
      <w:pPr>
        <w:rPr>
          <w:del w:id="27" w:author="Norman, Bonnie J" w:date="2022-12-12T16:06:00Z"/>
        </w:rPr>
      </w:pPr>
      <w:del w:id="28" w:author="Norman, Bonnie J" w:date="2022-12-12T16:06:00Z">
        <w:r w:rsidDel="00D66A91">
          <w:delText xml:space="preserve">U.S. Bank has been leading the way in supporting prepaid card programs for unemployment and other state agencies for two decades. Our prepaid experience combined with our financial business environment and partnerships provide us with a tremendous range of capabilities </w:delText>
        </w:r>
      </w:del>
      <w:del w:id="29" w:author="Norman, Bonnie J" w:date="2022-12-12T16:02:00Z">
        <w:r w:rsidDel="003527F8">
          <w:delText xml:space="preserve">to support </w:delText>
        </w:r>
      </w:del>
      <w:del w:id="30" w:author="Norman, Bonnie J" w:date="2022-12-12T16:06:00Z">
        <w:r w:rsidDel="00D66A91">
          <w:delText xml:space="preserve">for the distribution of benefits. For the DWD unemployment program, we can provide support for disbursement of benefits without DWD creating a distribution bank account or assuming liability for Regulation E compliance. </w:delText>
        </w:r>
      </w:del>
    </w:p>
    <w:p w14:paraId="34AA61C6" w14:textId="6A6DE092" w:rsidR="004C6C5E" w:rsidRDefault="004C6C5E" w:rsidP="004C6C5E">
      <w:del w:id="31" w:author="Norman, Bonnie J" w:date="2022-12-12T16:06:00Z">
        <w:r w:rsidDel="00D66A91">
          <w:delText xml:space="preserve">To accomplish this, </w:delText>
        </w:r>
      </w:del>
      <w:del w:id="32" w:author="Norman, Bonnie J" w:date="2022-12-12T16:04:00Z">
        <w:r w:rsidDel="00AD5E6C">
          <w:delText xml:space="preserve">we would propose to continue use of </w:delText>
        </w:r>
      </w:del>
      <w:del w:id="33" w:author="Norman, Bonnie J" w:date="2022-12-12T16:06:00Z">
        <w:r w:rsidDel="00D66A91">
          <w:delText>t</w:delText>
        </w:r>
      </w:del>
      <w:del w:id="34" w:author="Norman, Bonnie J" w:date="2022-12-12T16:07:00Z">
        <w:r w:rsidDel="0049271F">
          <w:delText xml:space="preserve">he NoCheck disbursement portal as you do today. </w:delText>
        </w:r>
      </w:del>
      <w:del w:id="35" w:author="Norman, Bonnie J" w:date="2022-12-12T16:08:00Z">
        <w:r w:rsidDel="00E51984">
          <w:delText xml:space="preserve">This </w:delText>
        </w:r>
      </w:del>
      <w:del w:id="36" w:author="Norman, Bonnie J" w:date="2022-12-12T16:07:00Z">
        <w:r w:rsidDel="00E51984">
          <w:delText xml:space="preserve">will continue to support the processing of enrollment and payment files for the State of Indiana. </w:delText>
        </w:r>
      </w:del>
      <w:ins w:id="37" w:author="Norman, Bonnie J" w:date="2022-12-12T16:08:00Z">
        <w:r w:rsidR="00E51984">
          <w:t xml:space="preserve"> </w:t>
        </w:r>
      </w:ins>
      <w:r>
        <w:t xml:space="preserve">NoCheck </w:t>
      </w:r>
      <w:ins w:id="38" w:author="Norman, Bonnie J" w:date="2022-12-12T16:07:00Z">
        <w:r w:rsidR="00E51984">
          <w:t xml:space="preserve">will continue to support the processing of enrollment and payment files for the State of Indiana. </w:t>
        </w:r>
      </w:ins>
      <w:ins w:id="39" w:author="Norman, Bonnie J" w:date="2022-12-12T16:08:00Z">
        <w:r w:rsidR="00F613FD">
          <w:t xml:space="preserve">We </w:t>
        </w:r>
      </w:ins>
      <w:del w:id="40" w:author="Norman, Bonnie J" w:date="2022-12-12T16:08:00Z">
        <w:r w:rsidDel="00F613FD">
          <w:delText>can</w:delText>
        </w:r>
      </w:del>
      <w:ins w:id="41" w:author="Norman, Bonnie J" w:date="2022-12-12T16:08:00Z">
        <w:r w:rsidR="00F613FD">
          <w:t>will</w:t>
        </w:r>
      </w:ins>
      <w:r>
        <w:t xml:space="preserve"> continue to provide the interface </w:t>
      </w:r>
      <w:del w:id="42" w:author="Norman, Bonnie J" w:date="2022-12-12T16:05:00Z">
        <w:r w:rsidDel="00D66A91">
          <w:delText xml:space="preserve">from </w:delText>
        </w:r>
      </w:del>
      <w:ins w:id="43" w:author="Norman, Bonnie J" w:date="2022-12-12T16:05:00Z">
        <w:r w:rsidR="00D66A91">
          <w:t xml:space="preserve">with </w:t>
        </w:r>
      </w:ins>
      <w:r>
        <w:t>DWD and set up the files to direct deposit funds to a claimant’s bank account or to the U.S. Bank debit card program. In addition, future functionality could include expanding payment options to potentially include a virtual card for a claimant for use with Apple</w:t>
      </w:r>
      <w:ins w:id="44" w:author="Norman, Bonnie J" w:date="2022-12-15T14:59:00Z">
        <w:r w:rsidR="00D8002D">
          <w:rPr>
            <w:rFonts w:cstheme="minorHAnsi"/>
          </w:rPr>
          <w:t>®</w:t>
        </w:r>
      </w:ins>
      <w:r>
        <w:t xml:space="preserve"> Pay or </w:t>
      </w:r>
      <w:del w:id="45" w:author="Norman, Bonnie J" w:date="2022-12-12T16:05:00Z">
        <w:r w:rsidDel="00D66A91">
          <w:delText>Gpay (</w:delText>
        </w:r>
      </w:del>
      <w:r>
        <w:t>Google</w:t>
      </w:r>
      <w:ins w:id="46" w:author="Norman, Bonnie J" w:date="2022-12-15T14:59:00Z">
        <w:r w:rsidR="00D8002D">
          <w:rPr>
            <w:rFonts w:cstheme="minorHAnsi"/>
          </w:rPr>
          <w:t>®</w:t>
        </w:r>
      </w:ins>
      <w:r>
        <w:t xml:space="preserve"> Pay</w:t>
      </w:r>
      <w:del w:id="47" w:author="Norman, Bonnie J" w:date="2022-12-12T16:05:00Z">
        <w:r w:rsidDel="00D66A91">
          <w:delText>)</w:delText>
        </w:r>
      </w:del>
      <w:r>
        <w:t xml:space="preserve"> or opting to have a check generated.</w:t>
      </w:r>
    </w:p>
    <w:p w14:paraId="0775B702" w14:textId="0D0FA51D" w:rsidR="004C6C5E" w:rsidDel="00CD501B" w:rsidRDefault="004C6C5E" w:rsidP="004C6C5E">
      <w:pPr>
        <w:rPr>
          <w:moveFrom w:id="48" w:author="Norman, Bonnie J" w:date="2022-12-13T15:23:00Z"/>
        </w:rPr>
      </w:pPr>
      <w:moveFromRangeStart w:id="49" w:author="Norman, Bonnie J" w:date="2022-12-13T15:23:00Z" w:name="move121837429"/>
      <w:moveFrom w:id="50" w:author="Norman, Bonnie J" w:date="2022-12-13T15:23:00Z">
        <w:r w:rsidDel="00CD501B">
          <w:t xml:space="preserve">We highly recommend offering a prepaid card program as one of the options for benefit disbursement. Offering a prepaid card incorporates a simple, electronic payment method for unbanked or underbanked recipients and allows DWD/DWD to ensure that every qualified recipient is able to receive their benefit payments quickly, efficiently and lowers the cost of administration to the State. </w:t>
        </w:r>
      </w:moveFrom>
    </w:p>
    <w:moveFromRangeEnd w:id="49"/>
    <w:p w14:paraId="49FA858B" w14:textId="3D8FB8BE" w:rsidR="004C6C5E" w:rsidDel="00C340A4" w:rsidRDefault="004C6C5E" w:rsidP="004C6C5E">
      <w:pPr>
        <w:rPr>
          <w:del w:id="51" w:author="Norman, Bonnie J" w:date="2022-12-12T16:09:00Z"/>
        </w:rPr>
      </w:pPr>
      <w:del w:id="52" w:author="Norman, Bonnie J" w:date="2022-12-12T16:09:00Z">
        <w:r w:rsidDel="00C340A4">
          <w:delText>The ReliaCard program was built to support government benefit programs just like yours. It is extremely well received by cardholders and allows for numerous ways to use the card at no cost. In just the past two years alone, ReliaCard has been actively used by more than 3 million cardholders across the country. Today, it is used by 24 state unemployment agencies. With this level of experience, U.S. Bank is fully capable of providing a no-cost/low-cost debit card program for DWD.</w:delText>
        </w:r>
      </w:del>
    </w:p>
    <w:p w14:paraId="2AE1F9B8" w14:textId="77777777" w:rsidR="004C6C5E" w:rsidRDefault="004C6C5E" w:rsidP="004C6C5E">
      <w:r>
        <w:t>A full service customer support line is provided for enrollment selection to assure payments are made properly, on-time and to handle any claimant issues that might arise from the process. The NoCheck customer service group has access to all information on the payments made to bank accounts, debit cards and checks. Our philosophy is to be able to manage 99% of the calls the first time a claimant calls. Usually, calls are handled successfully in a few minutes. If the issue involves payment qualification issues, we will refer the caller to DWD for follow-up.</w:t>
      </w:r>
    </w:p>
    <w:p w14:paraId="2C3DF8F7" w14:textId="40C9926C" w:rsidR="00CD501B" w:rsidDel="002A377F" w:rsidRDefault="008A11E0" w:rsidP="00CD501B">
      <w:pPr>
        <w:rPr>
          <w:del w:id="53" w:author="Norman, Bonnie J" w:date="2022-12-13T15:28:00Z"/>
          <w:moveTo w:id="54" w:author="Norman, Bonnie J" w:date="2022-12-13T15:23:00Z"/>
        </w:rPr>
      </w:pPr>
      <w:ins w:id="55" w:author="Norman, Bonnie J" w:date="2022-12-13T15:24:00Z">
        <w:r>
          <w:rPr>
            <w:noProof/>
          </w:rPr>
          <w:drawing>
            <wp:anchor distT="0" distB="0" distL="114300" distR="114300" simplePos="0" relativeHeight="251658242" behindDoc="0" locked="0" layoutInCell="1" allowOverlap="1" wp14:anchorId="0191EC08" wp14:editId="64F9E774">
              <wp:simplePos x="0" y="0"/>
              <wp:positionH relativeFrom="margin">
                <wp:posOffset>4528185</wp:posOffset>
              </wp:positionH>
              <wp:positionV relativeFrom="paragraph">
                <wp:posOffset>85725</wp:posOffset>
              </wp:positionV>
              <wp:extent cx="1407160" cy="937895"/>
              <wp:effectExtent l="0" t="0" r="254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HandsWithCheckCards_offset_27357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7160" cy="937895"/>
                      </a:xfrm>
                      <a:prstGeom prst="rect">
                        <a:avLst/>
                      </a:prstGeom>
                    </pic:spPr>
                  </pic:pic>
                </a:graphicData>
              </a:graphic>
              <wp14:sizeRelH relativeFrom="page">
                <wp14:pctWidth>0</wp14:pctWidth>
              </wp14:sizeRelH>
              <wp14:sizeRelV relativeFrom="page">
                <wp14:pctHeight>0</wp14:pctHeight>
              </wp14:sizeRelV>
            </wp:anchor>
          </w:drawing>
        </w:r>
      </w:ins>
      <w:moveToRangeStart w:id="56" w:author="Norman, Bonnie J" w:date="2022-12-13T15:23:00Z" w:name="move121837429"/>
      <w:moveTo w:id="57" w:author="Norman, Bonnie J" w:date="2022-12-13T15:23:00Z">
        <w:r w:rsidR="00CD501B">
          <w:t xml:space="preserve">We highly recommend offering a prepaid card program as one of the options for benefit disbursement. </w:t>
        </w:r>
      </w:moveTo>
      <w:ins w:id="58" w:author="Norman, Bonnie J" w:date="2022-12-13T15:29:00Z">
        <w:r w:rsidR="00AC1A84">
          <w:t>NoCheck is proud to partner exclusively with U.S. Bank to provide an alternate payment choice through our portal.</w:t>
        </w:r>
      </w:ins>
      <w:ins w:id="59" w:author="Norman, Bonnie J" w:date="2022-12-13T15:30:00Z">
        <w:r w:rsidR="00B2632F">
          <w:t xml:space="preserve"> </w:t>
        </w:r>
      </w:ins>
      <w:moveTo w:id="60" w:author="Norman, Bonnie J" w:date="2022-12-13T15:23:00Z">
        <w:r w:rsidR="00CD501B">
          <w:t>Offering a prepaid card incorporates a simple, electronic payment method for unbanked or underbanked recipients</w:t>
        </w:r>
      </w:moveTo>
      <w:ins w:id="61" w:author="Norman, Bonnie J" w:date="2022-12-13T15:27:00Z">
        <w:r w:rsidR="00B11033">
          <w:t>,</w:t>
        </w:r>
      </w:ins>
      <w:ins w:id="62" w:author="Norman, Bonnie J" w:date="2022-12-13T15:28:00Z">
        <w:r w:rsidR="00B11033">
          <w:t xml:space="preserve"> </w:t>
        </w:r>
      </w:ins>
      <w:moveTo w:id="63" w:author="Norman, Bonnie J" w:date="2022-12-13T15:23:00Z">
        <w:del w:id="64" w:author="Norman, Bonnie J" w:date="2022-12-13T15:27:00Z">
          <w:r w:rsidR="00CD501B" w:rsidDel="00B11033">
            <w:delText xml:space="preserve"> </w:delText>
          </w:r>
          <w:r w:rsidR="00CD501B" w:rsidDel="00A9358D">
            <w:delText>an</w:delText>
          </w:r>
        </w:del>
        <w:del w:id="65" w:author="Benjamin Sanders" w:date="2022-12-16T15:17:00Z">
          <w:r w:rsidR="00CD501B" w:rsidDel="00FF062E">
            <w:delText>d</w:delText>
          </w:r>
        </w:del>
        <w:del w:id="66" w:author="Norman, Bonnie J" w:date="2022-12-13T15:28:00Z">
          <w:r w:rsidR="00CD501B" w:rsidDel="00B11033">
            <w:delText xml:space="preserve"> </w:delText>
          </w:r>
        </w:del>
        <w:r w:rsidR="00CD501B">
          <w:t>allow</w:t>
        </w:r>
      </w:moveTo>
      <w:ins w:id="67" w:author="Norman, Bonnie J" w:date="2022-12-13T15:27:00Z">
        <w:r w:rsidR="00B11033">
          <w:t>i</w:t>
        </w:r>
      </w:ins>
      <w:ins w:id="68" w:author="Norman, Bonnie J" w:date="2022-12-13T15:28:00Z">
        <w:r w:rsidR="00B11033">
          <w:t>ng</w:t>
        </w:r>
      </w:ins>
      <w:moveTo w:id="69" w:author="Norman, Bonnie J" w:date="2022-12-13T15:23:00Z">
        <w:del w:id="70" w:author="Norman, Bonnie J" w:date="2022-12-13T15:27:00Z">
          <w:r w:rsidR="00CD501B" w:rsidDel="00B11033">
            <w:delText>s</w:delText>
          </w:r>
        </w:del>
        <w:r w:rsidR="00CD501B">
          <w:t xml:space="preserve"> DWD</w:t>
        </w:r>
        <w:del w:id="71" w:author="Norman, Bonnie J" w:date="2022-12-13T15:26:00Z">
          <w:r w:rsidR="00CD501B" w:rsidDel="002B6F0A">
            <w:delText>/DWD</w:delText>
          </w:r>
        </w:del>
        <w:r w:rsidR="00CD501B">
          <w:t xml:space="preserve"> to ensure that every qualified recipient is able to receive their benefit payments quickly, efficiently and lowers the cost of administration to the State. </w:t>
        </w:r>
      </w:moveTo>
    </w:p>
    <w:p w14:paraId="2E165F21" w14:textId="6464554E" w:rsidR="009B0ADA" w:rsidRDefault="009B0ADA" w:rsidP="009F35D3">
      <w:pPr>
        <w:rPr>
          <w:ins w:id="72" w:author="Norman, Bonnie J" w:date="2022-12-13T15:24:00Z"/>
        </w:rPr>
      </w:pPr>
      <w:bookmarkStart w:id="73" w:name="_Hlk120870536"/>
      <w:bookmarkEnd w:id="73"/>
      <w:moveToRangeEnd w:id="56"/>
      <w:ins w:id="74" w:author="Norman, Bonnie J" w:date="2022-12-13T15:24:00Z">
        <w:r>
          <w:t>Using this payment method allows for electronic payments to be issued to anyone without requiring them to have</w:t>
        </w:r>
        <w:r w:rsidRPr="001076C2">
          <w:t xml:space="preserve"> a bank account</w:t>
        </w:r>
        <w:r w:rsidRPr="0050767A">
          <w:t xml:space="preserve"> </w:t>
        </w:r>
        <w:r w:rsidRPr="001076C2">
          <w:t xml:space="preserve">or </w:t>
        </w:r>
        <w:r>
          <w:t xml:space="preserve">running </w:t>
        </w:r>
        <w:r w:rsidRPr="001076C2">
          <w:t>a credit check.</w:t>
        </w:r>
        <w:r>
          <w:t xml:space="preserve"> </w:t>
        </w:r>
      </w:ins>
    </w:p>
    <w:p w14:paraId="2B4C4FCE" w14:textId="77777777" w:rsidR="009B0ADA" w:rsidRDefault="009B0ADA" w:rsidP="009F35D3">
      <w:pPr>
        <w:rPr>
          <w:ins w:id="75" w:author="Norman, Bonnie J" w:date="2022-12-13T15:24:00Z"/>
        </w:rPr>
      </w:pPr>
    </w:p>
    <w:p w14:paraId="299E4B02" w14:textId="77777777" w:rsidR="009B0ADA" w:rsidRDefault="009B0ADA" w:rsidP="009F35D3">
      <w:pPr>
        <w:rPr>
          <w:ins w:id="76" w:author="Norman, Bonnie J" w:date="2022-12-13T15:24:00Z"/>
        </w:rPr>
      </w:pPr>
      <w:ins w:id="77" w:author="Norman, Bonnie J" w:date="2022-12-13T15:24:00Z">
        <w:r w:rsidRPr="00161A0F">
          <w:rPr>
            <w:noProof/>
          </w:rPr>
          <w:drawing>
            <wp:anchor distT="0" distB="0" distL="114300" distR="114300" simplePos="0" relativeHeight="251658240" behindDoc="0" locked="0" layoutInCell="1" allowOverlap="1" wp14:anchorId="077F7948" wp14:editId="20CE3D5A">
              <wp:simplePos x="0" y="0"/>
              <wp:positionH relativeFrom="margin">
                <wp:align>right</wp:align>
              </wp:positionH>
              <wp:positionV relativeFrom="margin">
                <wp:posOffset>2806065</wp:posOffset>
              </wp:positionV>
              <wp:extent cx="1410335" cy="889635"/>
              <wp:effectExtent l="0" t="0" r="0" b="5715"/>
              <wp:wrapSquare wrapText="bothSides"/>
              <wp:docPr id="5" name="Picture 5" descr="A picture containing text, electronics, business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electronics, businesscard&#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0335" cy="889635"/>
                      </a:xfrm>
                      <a:prstGeom prst="rect">
                        <a:avLst/>
                      </a:prstGeom>
                    </pic:spPr>
                  </pic:pic>
                </a:graphicData>
              </a:graphic>
              <wp14:sizeRelH relativeFrom="page">
                <wp14:pctWidth>0</wp14:pctWidth>
              </wp14:sizeRelH>
              <wp14:sizeRelV relativeFrom="page">
                <wp14:pctHeight>0</wp14:pctHeight>
              </wp14:sizeRelV>
            </wp:anchor>
          </w:drawing>
        </w:r>
        <w:r>
          <w:t>T</w:t>
        </w:r>
        <w:r w:rsidRPr="001076C2">
          <w:t xml:space="preserve">he U.S. Bank ReliaCard </w:t>
        </w:r>
        <w:r>
          <w:t>is</w:t>
        </w:r>
        <w:r w:rsidRPr="001076C2">
          <w:t xml:space="preserve"> easy-to-use</w:t>
        </w:r>
        <w:r>
          <w:t>. It carries the Visa brand so it is</w:t>
        </w:r>
        <w:r w:rsidRPr="001076C2">
          <w:t xml:space="preserve"> accepted almost everywhere and provides claimants with a payment method they know and trust. ReliaCard</w:t>
        </w:r>
        <w:r>
          <w:t xml:space="preserve"> prepaid cards</w:t>
        </w:r>
        <w:r w:rsidRPr="001076C2">
          <w:t xml:space="preserve"> are FDIC-insured and can be </w:t>
        </w:r>
        <w:r>
          <w:t>used to make</w:t>
        </w:r>
        <w:r w:rsidRPr="001076C2">
          <w:t xml:space="preserve"> purchases at local or online merchants,</w:t>
        </w:r>
        <w:r>
          <w:t xml:space="preserve"> pay bills online,</w:t>
        </w:r>
        <w:r w:rsidRPr="001076C2">
          <w:t xml:space="preserve"> withdrawal cash at ATMs or bank tellers, </w:t>
        </w:r>
        <w:r>
          <w:t xml:space="preserve">allowing cardholders the </w:t>
        </w:r>
        <w:r w:rsidRPr="001076C2">
          <w:t>freedom to use the money for what they need.</w:t>
        </w:r>
        <w:r>
          <w:t xml:space="preserve"> They can use up to the available balance on the card at any point in time and do not have to carry a balance for the card to remain open. </w:t>
        </w:r>
      </w:ins>
    </w:p>
    <w:p w14:paraId="38B055E8" w14:textId="2829C227" w:rsidR="009B0ADA" w:rsidRDefault="009B0ADA" w:rsidP="009F35D3">
      <w:pPr>
        <w:rPr>
          <w:ins w:id="78" w:author="Norman, Bonnie J" w:date="2022-12-13T15:24:00Z"/>
        </w:rPr>
      </w:pPr>
    </w:p>
    <w:p w14:paraId="5FDC7860" w14:textId="650A1214" w:rsidR="009B0ADA" w:rsidRDefault="001F07C8" w:rsidP="009F35D3">
      <w:pPr>
        <w:rPr>
          <w:ins w:id="79" w:author="Norman, Bonnie J" w:date="2022-12-13T15:24:00Z"/>
        </w:rPr>
      </w:pPr>
      <w:ins w:id="80" w:author="Norman, Bonnie J" w:date="2022-12-13T15:24:00Z">
        <w:r w:rsidRPr="005B672E">
          <w:rPr>
            <w:noProof/>
          </w:rPr>
          <w:lastRenderedPageBreak/>
          <w:drawing>
            <wp:anchor distT="0" distB="0" distL="114300" distR="114300" simplePos="0" relativeHeight="251658241" behindDoc="0" locked="0" layoutInCell="1" allowOverlap="1" wp14:anchorId="36DA14B0" wp14:editId="7050693C">
              <wp:simplePos x="0" y="0"/>
              <wp:positionH relativeFrom="margin">
                <wp:posOffset>3762375</wp:posOffset>
              </wp:positionH>
              <wp:positionV relativeFrom="paragraph">
                <wp:posOffset>10795</wp:posOffset>
              </wp:positionV>
              <wp:extent cx="2181225" cy="23818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81225" cy="2381885"/>
                      </a:xfrm>
                      <a:prstGeom prst="rect">
                        <a:avLst/>
                      </a:prstGeom>
                    </pic:spPr>
                  </pic:pic>
                </a:graphicData>
              </a:graphic>
              <wp14:sizeRelH relativeFrom="page">
                <wp14:pctWidth>0</wp14:pctWidth>
              </wp14:sizeRelH>
              <wp14:sizeRelV relativeFrom="page">
                <wp14:pctHeight>0</wp14:pctHeight>
              </wp14:sizeRelV>
            </wp:anchor>
          </w:drawing>
        </w:r>
        <w:r w:rsidR="009B0ADA" w:rsidRPr="00D735E8">
          <w:t>The </w:t>
        </w:r>
        <w:r w:rsidR="009B0ADA">
          <w:t>ReliaCard program</w:t>
        </w:r>
        <w:r w:rsidR="009B0ADA" w:rsidRPr="00D735E8">
          <w:t> provides cardholders</w:t>
        </w:r>
        <w:r w:rsidR="009B0ADA">
          <w:t xml:space="preserve"> with</w:t>
        </w:r>
        <w:r w:rsidR="009B0ADA" w:rsidRPr="00D735E8">
          <w:t xml:space="preserve"> quick</w:t>
        </w:r>
        <w:del w:id="81" w:author="Vickery, Tyler P" w:date="2022-12-14T10:22:00Z">
          <w:r w:rsidR="009B0ADA" w:rsidRPr="00D735E8">
            <w:delText>ly</w:delText>
          </w:r>
        </w:del>
        <w:r w:rsidR="009B0ADA" w:rsidRPr="00D735E8">
          <w:t xml:space="preserve"> and eas</w:t>
        </w:r>
        <w:del w:id="82" w:author="Vickery, Tyler P" w:date="2022-12-14T10:22:00Z">
          <w:r w:rsidR="009B0ADA" w:rsidRPr="00D735E8">
            <w:delText>il</w:delText>
          </w:r>
        </w:del>
        <w:r w:rsidR="009B0ADA" w:rsidRPr="00D735E8">
          <w:t>y access</w:t>
        </w:r>
      </w:ins>
      <w:ins w:id="83" w:author="Vickery, Tyler P" w:date="2022-12-14T10:22:00Z">
        <w:r w:rsidR="009B0ADA" w:rsidRPr="00D735E8">
          <w:t xml:space="preserve"> </w:t>
        </w:r>
        <w:r w:rsidR="00561888">
          <w:t>to</w:t>
        </w:r>
      </w:ins>
      <w:ins w:id="84" w:author="Norman, Bonnie J" w:date="2022-12-13T15:24:00Z">
        <w:r w:rsidR="009B0ADA" w:rsidRPr="00D735E8">
          <w:t xml:space="preserve"> account information. We offer a wide range of fee-free customer service options that are supported </w:t>
        </w:r>
        <w:r w:rsidR="009B0ADA" w:rsidRPr="009F35D3">
          <w:t>in both English and Spanish</w:t>
        </w:r>
        <w:r w:rsidR="009B0ADA" w:rsidRPr="00D735E8">
          <w:t>, including:</w:t>
        </w:r>
        <w:r w:rsidR="009B0ADA" w:rsidRPr="005B672E">
          <w:t xml:space="preserve"> </w:t>
        </w:r>
      </w:ins>
    </w:p>
    <w:p w14:paraId="2802E593" w14:textId="77777777" w:rsidR="009B0ADA" w:rsidRPr="009F35D3" w:rsidRDefault="009B0ADA" w:rsidP="009F35D3">
      <w:pPr>
        <w:pStyle w:val="USBGenBullet1"/>
        <w:ind w:left="360"/>
        <w:rPr>
          <w:ins w:id="85" w:author="Norman, Bonnie J" w:date="2022-12-13T15:24:00Z"/>
          <w:rFonts w:asciiTheme="minorHAnsi" w:hAnsiTheme="minorHAnsi" w:cstheme="minorHAnsi"/>
          <w:sz w:val="22"/>
          <w:szCs w:val="28"/>
        </w:rPr>
      </w:pPr>
      <w:ins w:id="86" w:author="Norman, Bonnie J" w:date="2022-12-13T15:24:00Z">
        <w:r w:rsidRPr="009F35D3">
          <w:rPr>
            <w:rFonts w:asciiTheme="minorHAnsi" w:hAnsiTheme="minorHAnsi" w:cstheme="minorHAnsi"/>
            <w:sz w:val="22"/>
            <w:szCs w:val="28"/>
          </w:rPr>
          <w:t>Mobile app</w:t>
        </w:r>
      </w:ins>
    </w:p>
    <w:p w14:paraId="122E050F" w14:textId="77777777" w:rsidR="009B0ADA" w:rsidRPr="009F35D3" w:rsidRDefault="009B0ADA" w:rsidP="009F35D3">
      <w:pPr>
        <w:pStyle w:val="USBGenBullet1"/>
        <w:ind w:left="360"/>
        <w:rPr>
          <w:ins w:id="87" w:author="Norman, Bonnie J" w:date="2022-12-13T15:24:00Z"/>
          <w:rFonts w:asciiTheme="minorHAnsi" w:hAnsiTheme="minorHAnsi" w:cstheme="minorHAnsi"/>
          <w:sz w:val="22"/>
          <w:szCs w:val="28"/>
        </w:rPr>
      </w:pPr>
      <w:ins w:id="88" w:author="Norman, Bonnie J" w:date="2022-12-13T15:24:00Z">
        <w:r w:rsidRPr="009F35D3">
          <w:rPr>
            <w:rFonts w:asciiTheme="minorHAnsi" w:hAnsiTheme="minorHAnsi" w:cstheme="minorHAnsi"/>
            <w:sz w:val="22"/>
            <w:szCs w:val="28"/>
          </w:rPr>
          <w:t>Cardholder website</w:t>
        </w:r>
      </w:ins>
    </w:p>
    <w:p w14:paraId="0A84BCF6" w14:textId="77777777" w:rsidR="009B0ADA" w:rsidRPr="009F35D3" w:rsidRDefault="009B0ADA" w:rsidP="009F35D3">
      <w:pPr>
        <w:pStyle w:val="USBGenBullet1"/>
        <w:ind w:left="360"/>
        <w:rPr>
          <w:ins w:id="89" w:author="Norman, Bonnie J" w:date="2022-12-13T15:24:00Z"/>
          <w:rFonts w:asciiTheme="minorHAnsi" w:hAnsiTheme="minorHAnsi" w:cstheme="minorHAnsi"/>
          <w:sz w:val="22"/>
          <w:szCs w:val="28"/>
        </w:rPr>
      </w:pPr>
      <w:ins w:id="90" w:author="Norman, Bonnie J" w:date="2022-12-13T15:24:00Z">
        <w:r w:rsidRPr="009F35D3">
          <w:rPr>
            <w:rFonts w:asciiTheme="minorHAnsi" w:hAnsiTheme="minorHAnsi" w:cstheme="minorHAnsi"/>
            <w:sz w:val="22"/>
            <w:szCs w:val="28"/>
          </w:rPr>
          <w:t>Email and/or text alerts</w:t>
        </w:r>
      </w:ins>
    </w:p>
    <w:p w14:paraId="2151D8CD" w14:textId="77777777" w:rsidR="009B0ADA" w:rsidRPr="009F35D3" w:rsidRDefault="009B0ADA" w:rsidP="009F35D3">
      <w:pPr>
        <w:pStyle w:val="USBGenBullet1"/>
        <w:ind w:left="360"/>
        <w:rPr>
          <w:ins w:id="91" w:author="Norman, Bonnie J" w:date="2022-12-13T15:24:00Z"/>
          <w:rFonts w:asciiTheme="minorHAnsi" w:hAnsiTheme="minorHAnsi" w:cstheme="minorHAnsi"/>
          <w:sz w:val="22"/>
          <w:szCs w:val="28"/>
        </w:rPr>
      </w:pPr>
      <w:ins w:id="92" w:author="Norman, Bonnie J" w:date="2022-12-13T15:24:00Z">
        <w:r w:rsidRPr="009F35D3">
          <w:rPr>
            <w:rFonts w:asciiTheme="minorHAnsi" w:hAnsiTheme="minorHAnsi" w:cstheme="minorHAnsi"/>
            <w:sz w:val="22"/>
            <w:szCs w:val="28"/>
          </w:rPr>
          <w:t>Customer service center</w:t>
        </w:r>
      </w:ins>
    </w:p>
    <w:p w14:paraId="5BF6E31F" w14:textId="77777777" w:rsidR="009B0ADA" w:rsidRPr="009F35D3" w:rsidRDefault="009B0ADA" w:rsidP="009F35D3">
      <w:pPr>
        <w:pStyle w:val="USBGenBullet1"/>
        <w:ind w:left="360"/>
        <w:rPr>
          <w:ins w:id="93" w:author="Norman, Bonnie J" w:date="2022-12-13T15:24:00Z"/>
          <w:rFonts w:asciiTheme="minorHAnsi" w:hAnsiTheme="minorHAnsi" w:cstheme="minorHAnsi"/>
          <w:sz w:val="22"/>
          <w:szCs w:val="28"/>
        </w:rPr>
      </w:pPr>
      <w:ins w:id="94" w:author="Norman, Bonnie J" w:date="2022-12-13T15:24:00Z">
        <w:r w:rsidRPr="009F35D3">
          <w:rPr>
            <w:rFonts w:asciiTheme="minorHAnsi" w:hAnsiTheme="minorHAnsi" w:cstheme="minorHAnsi"/>
            <w:sz w:val="22"/>
            <w:szCs w:val="28"/>
          </w:rPr>
          <w:t>ATM balance inquiry</w:t>
        </w:r>
      </w:ins>
    </w:p>
    <w:p w14:paraId="29741460" w14:textId="77777777" w:rsidR="009B0ADA" w:rsidRPr="009F35D3" w:rsidRDefault="009B0ADA" w:rsidP="009F35D3">
      <w:pPr>
        <w:pStyle w:val="USBGenBullet1"/>
        <w:ind w:left="360"/>
        <w:rPr>
          <w:ins w:id="95" w:author="Norman, Bonnie J" w:date="2022-12-13T15:24:00Z"/>
          <w:rFonts w:asciiTheme="minorHAnsi" w:hAnsiTheme="minorHAnsi" w:cstheme="minorHAnsi"/>
          <w:sz w:val="22"/>
          <w:szCs w:val="28"/>
        </w:rPr>
      </w:pPr>
      <w:ins w:id="96" w:author="Norman, Bonnie J" w:date="2022-12-13T15:24:00Z">
        <w:r w:rsidRPr="009F35D3">
          <w:rPr>
            <w:rFonts w:asciiTheme="minorHAnsi" w:hAnsiTheme="minorHAnsi" w:cstheme="minorHAnsi"/>
            <w:sz w:val="22"/>
            <w:szCs w:val="28"/>
          </w:rPr>
          <w:t>Two-way texts</w:t>
        </w:r>
      </w:ins>
    </w:p>
    <w:p w14:paraId="56E48098" w14:textId="77777777" w:rsidR="009F35D3" w:rsidRDefault="009F35D3" w:rsidP="009F35D3">
      <w:pPr>
        <w:rPr>
          <w:ins w:id="97" w:author="Norman, Bonnie J" w:date="2022-12-15T15:00:00Z"/>
        </w:rPr>
      </w:pPr>
    </w:p>
    <w:p w14:paraId="2517151E" w14:textId="62E06DE3" w:rsidR="009B0ADA" w:rsidRDefault="009B0ADA" w:rsidP="009F35D3">
      <w:pPr>
        <w:rPr>
          <w:ins w:id="98" w:author="Norman, Bonnie J" w:date="2022-12-13T15:24:00Z"/>
        </w:rPr>
      </w:pPr>
      <w:ins w:id="99" w:author="Norman, Bonnie J" w:date="2022-12-13T15:24:00Z">
        <w:r>
          <w:t>ReliaCard is easily selected by your claimants as part of the payment selection process. This makes sending regular payments to all claimant simple and reliable. With our ability to integrate directly with the NoCheck system, enrollments and funding are automated, allowing for prompt card issuance and on-time posting of payments. ReliaCard</w:t>
        </w:r>
        <w:del w:id="100" w:author="Benjamin Sanders" w:date="2022-12-16T15:17:00Z">
          <w:r w:rsidDel="00FF062E">
            <w:delText>’</w:delText>
          </w:r>
        </w:del>
        <w:r>
          <w:t xml:space="preserve">s are mailed out of the USPS hub in Indianapolis, leading to swift delivery to claimants.  </w:t>
        </w:r>
      </w:ins>
    </w:p>
    <w:p w14:paraId="3A35C19D" w14:textId="77777777" w:rsidR="002E3D93" w:rsidRDefault="002E3D93"/>
    <w:sectPr w:rsidR="002E3D9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Norman, Bonnie J" w:date="2022-12-13T15:15:00Z" w:initials="NBJ">
    <w:p w14:paraId="64F6C823" w14:textId="4E84C8BA" w:rsidR="002F7563" w:rsidRDefault="005B2189">
      <w:pPr>
        <w:pStyle w:val="CommentText"/>
      </w:pPr>
      <w:r>
        <w:t xml:space="preserve">Kyle -- </w:t>
      </w:r>
      <w:r w:rsidR="002F7563">
        <w:rPr>
          <w:rStyle w:val="CommentReference"/>
        </w:rPr>
        <w:annotationRef/>
      </w:r>
      <w:r w:rsidR="004B786E">
        <w:t xml:space="preserve">Is this supposed to be the prepaid card? OR is this a separate option?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F6C8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31593" w16cex:dateUtc="2022-12-13T2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F6C823" w16cid:durableId="2743159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27E2F" w14:textId="77777777" w:rsidR="00E05D95" w:rsidRDefault="00E05D95" w:rsidP="00E05D95">
      <w:pPr>
        <w:spacing w:after="0" w:line="240" w:lineRule="auto"/>
      </w:pPr>
      <w:r>
        <w:separator/>
      </w:r>
    </w:p>
  </w:endnote>
  <w:endnote w:type="continuationSeparator" w:id="0">
    <w:p w14:paraId="5D541A05" w14:textId="77777777" w:rsidR="00E05D95" w:rsidRDefault="00E05D95" w:rsidP="00E05D95">
      <w:pPr>
        <w:spacing w:after="0" w:line="240" w:lineRule="auto"/>
      </w:pPr>
      <w:r>
        <w:continuationSeparator/>
      </w:r>
    </w:p>
  </w:endnote>
  <w:endnote w:type="continuationNotice" w:id="1">
    <w:p w14:paraId="3C98E911" w14:textId="77777777" w:rsidR="00E05D95" w:rsidRDefault="00E05D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S. Bank Circular Black">
    <w:altName w:val="Arial Black"/>
    <w:panose1 w:val="00000000000000000000"/>
    <w:charset w:val="00"/>
    <w:family w:val="swiss"/>
    <w:notTrueType/>
    <w:pitch w:val="variable"/>
    <w:sig w:usb0="00000001" w:usb1="5000E47B" w:usb2="00000008" w:usb3="00000000" w:csb0="00000093" w:csb1="00000000"/>
  </w:font>
  <w:font w:name="U.S. Bank Circular">
    <w:altName w:val="Acumin Pro"/>
    <w:panose1 w:val="00000000000000000000"/>
    <w:charset w:val="00"/>
    <w:family w:val="swiss"/>
    <w:notTrueType/>
    <w:pitch w:val="variable"/>
    <w:sig w:usb0="00000001" w:usb1="5000E47B" w:usb2="00000008"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E7EB6" w14:textId="77777777" w:rsidR="00E05D95" w:rsidRDefault="00E05D95" w:rsidP="00E05D95">
      <w:pPr>
        <w:spacing w:after="0" w:line="240" w:lineRule="auto"/>
      </w:pPr>
      <w:r>
        <w:separator/>
      </w:r>
    </w:p>
  </w:footnote>
  <w:footnote w:type="continuationSeparator" w:id="0">
    <w:p w14:paraId="790686EC" w14:textId="77777777" w:rsidR="00E05D95" w:rsidRDefault="00E05D95" w:rsidP="00E05D95">
      <w:pPr>
        <w:spacing w:after="0" w:line="240" w:lineRule="auto"/>
      </w:pPr>
      <w:r>
        <w:continuationSeparator/>
      </w:r>
    </w:p>
  </w:footnote>
  <w:footnote w:type="continuationNotice" w:id="1">
    <w:p w14:paraId="773C8EEF" w14:textId="77777777" w:rsidR="00E05D95" w:rsidRDefault="00E05D95">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A6B5E"/>
    <w:multiLevelType w:val="hybridMultilevel"/>
    <w:tmpl w:val="6D5C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464E4C"/>
    <w:multiLevelType w:val="hybridMultilevel"/>
    <w:tmpl w:val="06D0CE32"/>
    <w:lvl w:ilvl="0" w:tplc="509CFB3E">
      <w:start w:val="1"/>
      <w:numFmt w:val="bullet"/>
      <w:pStyle w:val="USBGenBullet1"/>
      <w:lvlText w:val=""/>
      <w:lvlJc w:val="left"/>
      <w:pPr>
        <w:ind w:left="0" w:hanging="360"/>
      </w:pPr>
      <w:rPr>
        <w:rFonts w:ascii="Symbol" w:hAnsi="Symbol" w:hint="default"/>
        <w:b w:val="0"/>
        <w:i w:val="0"/>
        <w:color w:val="auto"/>
        <w:w w:val="100"/>
        <w:sz w:val="22"/>
        <w:u w:val="none"/>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rman, Bonnie J">
    <w15:presenceInfo w15:providerId="AD" w15:userId="S::bonnie.norman@usbank.com::76242160-285e-4e9d-98fa-048255ab7916"/>
  </w15:person>
  <w15:person w15:author="Benjamin Sanders">
    <w15:presenceInfo w15:providerId="AD" w15:userId="S-1-5-21-3717565486-3948007484-1927588290-1635"/>
  </w15:person>
  <w15:person w15:author="Vickery, Tyler P">
    <w15:presenceInfo w15:providerId="AD" w15:userId="S::Tyler.Vickery@usbank.com::7d2f4670-0b57-4239-866b-e152306c0a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C5E"/>
    <w:rsid w:val="00004237"/>
    <w:rsid w:val="0007621A"/>
    <w:rsid w:val="000805AE"/>
    <w:rsid w:val="000D1FC2"/>
    <w:rsid w:val="00176F0C"/>
    <w:rsid w:val="001F07C8"/>
    <w:rsid w:val="002332FA"/>
    <w:rsid w:val="002A377F"/>
    <w:rsid w:val="002B6F0A"/>
    <w:rsid w:val="002E3D93"/>
    <w:rsid w:val="002F7563"/>
    <w:rsid w:val="003527F8"/>
    <w:rsid w:val="0049271F"/>
    <w:rsid w:val="004B786E"/>
    <w:rsid w:val="004C6C5E"/>
    <w:rsid w:val="00514098"/>
    <w:rsid w:val="00543A9F"/>
    <w:rsid w:val="00561888"/>
    <w:rsid w:val="005A23A3"/>
    <w:rsid w:val="005B2189"/>
    <w:rsid w:val="00642FB2"/>
    <w:rsid w:val="006744BA"/>
    <w:rsid w:val="00717E53"/>
    <w:rsid w:val="008A11E0"/>
    <w:rsid w:val="009B0ADA"/>
    <w:rsid w:val="009C06FD"/>
    <w:rsid w:val="009F35D3"/>
    <w:rsid w:val="00A9358D"/>
    <w:rsid w:val="00AC1A84"/>
    <w:rsid w:val="00AD5E6C"/>
    <w:rsid w:val="00B11033"/>
    <w:rsid w:val="00B2632F"/>
    <w:rsid w:val="00C340A4"/>
    <w:rsid w:val="00C46971"/>
    <w:rsid w:val="00CD501B"/>
    <w:rsid w:val="00D66A91"/>
    <w:rsid w:val="00D71B18"/>
    <w:rsid w:val="00D8002D"/>
    <w:rsid w:val="00DC4A64"/>
    <w:rsid w:val="00DD7517"/>
    <w:rsid w:val="00E05D95"/>
    <w:rsid w:val="00E51984"/>
    <w:rsid w:val="00F613FD"/>
    <w:rsid w:val="00F95A50"/>
    <w:rsid w:val="00FF0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714AE"/>
  <w15:chartTrackingRefBased/>
  <w15:docId w15:val="{5400C1EF-626A-45E8-86FF-79F07C47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C5E"/>
  </w:style>
  <w:style w:type="paragraph" w:styleId="Heading3">
    <w:name w:val="heading 3"/>
    <w:aliases w:val="USB Header 3"/>
    <w:basedOn w:val="Normal"/>
    <w:next w:val="USBAnswer"/>
    <w:link w:val="Heading3Char"/>
    <w:uiPriority w:val="9"/>
    <w:unhideWhenUsed/>
    <w:qFormat/>
    <w:rsid w:val="009B0ADA"/>
    <w:pPr>
      <w:keepNext/>
      <w:keepLines/>
      <w:spacing w:before="200" w:line="240" w:lineRule="auto"/>
      <w:outlineLvl w:val="2"/>
    </w:pPr>
    <w:rPr>
      <w:rFonts w:ascii="U.S. Bank Circular Black" w:eastAsiaTheme="majorEastAsia" w:hAnsi="U.S. Bank Circular Black" w:cstheme="majorBidi"/>
      <w:bCs/>
      <w:color w:val="5B9BD5" w:themeColor="accen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F7563"/>
    <w:rPr>
      <w:sz w:val="16"/>
      <w:szCs w:val="16"/>
    </w:rPr>
  </w:style>
  <w:style w:type="paragraph" w:styleId="CommentText">
    <w:name w:val="annotation text"/>
    <w:basedOn w:val="Normal"/>
    <w:link w:val="CommentTextChar"/>
    <w:uiPriority w:val="99"/>
    <w:semiHidden/>
    <w:unhideWhenUsed/>
    <w:rsid w:val="002F7563"/>
    <w:pPr>
      <w:spacing w:line="240" w:lineRule="auto"/>
    </w:pPr>
    <w:rPr>
      <w:sz w:val="20"/>
      <w:szCs w:val="20"/>
    </w:rPr>
  </w:style>
  <w:style w:type="character" w:customStyle="1" w:styleId="CommentTextChar">
    <w:name w:val="Comment Text Char"/>
    <w:basedOn w:val="DefaultParagraphFont"/>
    <w:link w:val="CommentText"/>
    <w:uiPriority w:val="99"/>
    <w:semiHidden/>
    <w:rsid w:val="002F7563"/>
    <w:rPr>
      <w:sz w:val="20"/>
      <w:szCs w:val="20"/>
    </w:rPr>
  </w:style>
  <w:style w:type="paragraph" w:styleId="CommentSubject">
    <w:name w:val="annotation subject"/>
    <w:basedOn w:val="CommentText"/>
    <w:next w:val="CommentText"/>
    <w:link w:val="CommentSubjectChar"/>
    <w:uiPriority w:val="99"/>
    <w:semiHidden/>
    <w:unhideWhenUsed/>
    <w:rsid w:val="002F7563"/>
    <w:rPr>
      <w:b/>
      <w:bCs/>
    </w:rPr>
  </w:style>
  <w:style w:type="character" w:customStyle="1" w:styleId="CommentSubjectChar">
    <w:name w:val="Comment Subject Char"/>
    <w:basedOn w:val="CommentTextChar"/>
    <w:link w:val="CommentSubject"/>
    <w:uiPriority w:val="99"/>
    <w:semiHidden/>
    <w:rsid w:val="002F7563"/>
    <w:rPr>
      <w:b/>
      <w:bCs/>
      <w:sz w:val="20"/>
      <w:szCs w:val="20"/>
    </w:rPr>
  </w:style>
  <w:style w:type="character" w:customStyle="1" w:styleId="Heading3Char">
    <w:name w:val="Heading 3 Char"/>
    <w:aliases w:val="USB Header 3 Char"/>
    <w:basedOn w:val="DefaultParagraphFont"/>
    <w:link w:val="Heading3"/>
    <w:uiPriority w:val="9"/>
    <w:rsid w:val="009B0ADA"/>
    <w:rPr>
      <w:rFonts w:ascii="U.S. Bank Circular Black" w:eastAsiaTheme="majorEastAsia" w:hAnsi="U.S. Bank Circular Black" w:cstheme="majorBidi"/>
      <w:bCs/>
      <w:color w:val="5B9BD5" w:themeColor="accent1"/>
      <w:sz w:val="28"/>
      <w:szCs w:val="24"/>
    </w:rPr>
  </w:style>
  <w:style w:type="paragraph" w:customStyle="1" w:styleId="USBGenBullet1">
    <w:name w:val="USB Gen Bullet 1"/>
    <w:basedOn w:val="Normal"/>
    <w:next w:val="USBAnswer"/>
    <w:link w:val="USBGenBullet1Char"/>
    <w:qFormat/>
    <w:rsid w:val="0007621A"/>
    <w:pPr>
      <w:numPr>
        <w:numId w:val="1"/>
      </w:numPr>
      <w:spacing w:before="60" w:after="0" w:line="240" w:lineRule="auto"/>
    </w:pPr>
    <w:rPr>
      <w:rFonts w:ascii="U.S. Bank Circular" w:eastAsia="Times New Roman" w:hAnsi="U.S. Bank Circular" w:cs="U.S. Bank Circular"/>
      <w:color w:val="4C4C50"/>
      <w:sz w:val="20"/>
      <w:szCs w:val="24"/>
    </w:rPr>
  </w:style>
  <w:style w:type="paragraph" w:customStyle="1" w:styleId="USBAnswer">
    <w:name w:val="USB Answer"/>
    <w:link w:val="USBAnswerChar"/>
    <w:qFormat/>
    <w:rsid w:val="009B0ADA"/>
    <w:pPr>
      <w:kinsoku w:val="0"/>
      <w:overflowPunct w:val="0"/>
      <w:spacing w:before="60" w:after="0" w:line="240" w:lineRule="auto"/>
      <w:ind w:left="360"/>
    </w:pPr>
    <w:rPr>
      <w:rFonts w:ascii="U.S. Bank Circular" w:eastAsia="Times New Roman" w:hAnsi="U.S. Bank Circular" w:cs="Arial"/>
      <w:color w:val="4C4C50"/>
      <w:sz w:val="20"/>
      <w:szCs w:val="20"/>
      <w:lang w:bidi="en-US"/>
    </w:rPr>
  </w:style>
  <w:style w:type="character" w:customStyle="1" w:styleId="USBAnswerChar">
    <w:name w:val="USB Answer Char"/>
    <w:basedOn w:val="DefaultParagraphFont"/>
    <w:link w:val="USBAnswer"/>
    <w:locked/>
    <w:rsid w:val="009B0ADA"/>
    <w:rPr>
      <w:rFonts w:ascii="U.S. Bank Circular" w:eastAsia="Times New Roman" w:hAnsi="U.S. Bank Circular" w:cs="Arial"/>
      <w:color w:val="4C4C50"/>
      <w:sz w:val="20"/>
      <w:szCs w:val="20"/>
      <w:lang w:bidi="en-US"/>
    </w:rPr>
  </w:style>
  <w:style w:type="character" w:customStyle="1" w:styleId="USBGenBullet1Char">
    <w:name w:val="USB Gen Bullet 1 Char"/>
    <w:basedOn w:val="DefaultParagraphFont"/>
    <w:link w:val="USBGenBullet1"/>
    <w:rsid w:val="009B0ADA"/>
    <w:rPr>
      <w:rFonts w:ascii="U.S. Bank Circular" w:eastAsia="Times New Roman" w:hAnsi="U.S. Bank Circular" w:cs="U.S. Bank Circular"/>
      <w:color w:val="4C4C50"/>
      <w:sz w:val="20"/>
      <w:szCs w:val="24"/>
    </w:rPr>
  </w:style>
  <w:style w:type="paragraph" w:styleId="ListParagraph">
    <w:name w:val="List Paragraph"/>
    <w:basedOn w:val="Normal"/>
    <w:uiPriority w:val="34"/>
    <w:qFormat/>
    <w:rsid w:val="002B6F0A"/>
    <w:pPr>
      <w:ind w:left="720"/>
      <w:contextualSpacing/>
    </w:pPr>
  </w:style>
  <w:style w:type="paragraph" w:styleId="Header">
    <w:name w:val="header"/>
    <w:basedOn w:val="Normal"/>
    <w:link w:val="HeaderChar"/>
    <w:uiPriority w:val="99"/>
    <w:semiHidden/>
    <w:unhideWhenUsed/>
    <w:rsid w:val="00E05D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5D95"/>
  </w:style>
  <w:style w:type="paragraph" w:styleId="Footer">
    <w:name w:val="footer"/>
    <w:basedOn w:val="Normal"/>
    <w:link w:val="FooterChar"/>
    <w:uiPriority w:val="99"/>
    <w:semiHidden/>
    <w:unhideWhenUsed/>
    <w:rsid w:val="00E05D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5D95"/>
  </w:style>
  <w:style w:type="paragraph" w:styleId="BalloonText">
    <w:name w:val="Balloon Text"/>
    <w:basedOn w:val="Normal"/>
    <w:link w:val="BalloonTextChar"/>
    <w:uiPriority w:val="99"/>
    <w:semiHidden/>
    <w:unhideWhenUsed/>
    <w:rsid w:val="00FF06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621F6DE5C042A932785EA1410CD4" ma:contentTypeVersion="6" ma:contentTypeDescription="Create a new document." ma:contentTypeScope="" ma:versionID="906065331dd8ba6590e24630aba1ee88">
  <xsd:schema xmlns:xsd="http://www.w3.org/2001/XMLSchema" xmlns:xs="http://www.w3.org/2001/XMLSchema" xmlns:p="http://schemas.microsoft.com/office/2006/metadata/properties" xmlns:ns1="http://schemas.microsoft.com/sharepoint/v3" xmlns:ns2="00b9c4f5-225c-4006-a3f7-ca983f0923bd" xmlns:ns3="97811226-e10d-4a16-a39b-d6aa2ecbd17f" targetNamespace="http://schemas.microsoft.com/office/2006/metadata/properties" ma:root="true" ma:fieldsID="2248a2a7b976f1dfc6bb1ff956977c62" ns1:_="" ns2:_="" ns3:_="">
    <xsd:import namespace="http://schemas.microsoft.com/sharepoint/v3"/>
    <xsd:import namespace="00b9c4f5-225c-4006-a3f7-ca983f0923bd"/>
    <xsd:import namespace="97811226-e10d-4a16-a39b-d6aa2ecbd17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b9c4f5-225c-4006-a3f7-ca983f092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811226-e10d-4a16-a39b-d6aa2ecbd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4D714-9455-4A97-A466-A04DE26D9ABB}">
  <ds:schemaRefs>
    <ds:schemaRef ds:uri="http://schemas.microsoft.com/office/2006/documentManagement/types"/>
    <ds:schemaRef ds:uri="http://schemas.microsoft.com/sharepoint/v3"/>
    <ds:schemaRef ds:uri="http://purl.org/dc/elements/1.1/"/>
    <ds:schemaRef ds:uri="http://purl.org/dc/terms/"/>
    <ds:schemaRef ds:uri="00b9c4f5-225c-4006-a3f7-ca983f0923bd"/>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97811226-e10d-4a16-a39b-d6aa2ecbd17f"/>
  </ds:schemaRefs>
</ds:datastoreItem>
</file>

<file path=customXml/itemProps2.xml><?xml version="1.0" encoding="utf-8"?>
<ds:datastoreItem xmlns:ds="http://schemas.openxmlformats.org/officeDocument/2006/customXml" ds:itemID="{0B6C3470-44AA-4446-BB46-34B34A8FB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b9c4f5-225c-4006-a3f7-ca983f0923bd"/>
    <ds:schemaRef ds:uri="97811226-e10d-4a16-a39b-d6aa2ecbd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0DEF1C-9997-429B-95B8-880FA16DF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Sanders</dc:creator>
  <cp:keywords/>
  <dc:description/>
  <cp:lastModifiedBy>Benjamin Sanders</cp:lastModifiedBy>
  <cp:revision>3</cp:revision>
  <dcterms:created xsi:type="dcterms:W3CDTF">2022-12-16T20:17:00Z</dcterms:created>
  <dcterms:modified xsi:type="dcterms:W3CDTF">2022-12-16T20:47:00Z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0x01010059E1621F6DE5C042A932785EA1410CD4</vt:lpwstr>
  </property>
  <property fmtid="{D5CDD505-2E9C-101B-9397-08002B2CF9AE}" pid="3" name="MSIP_Label_320df1db-9955-4087-a541-42c2f5a9332e_Enabled">
    <vt:lpwstr>true</vt:lpwstr>
  </property>
  <property fmtid="{D5CDD505-2E9C-101B-9397-08002B2CF9AE}" pid="4" name="MSIP_Label_320df1db-9955-4087-a541-42c2f5a9332e_Method">
    <vt:lpwstr>Standard</vt:lpwstr>
  </property>
  <property fmtid="{D5CDD505-2E9C-101B-9397-08002B2CF9AE}" pid="5" name="MSIP_Label_320df1db-9955-4087-a541-42c2f5a9332e_Name">
    <vt:lpwstr>Confidential Information</vt:lpwstr>
  </property>
  <property fmtid="{D5CDD505-2E9C-101B-9397-08002B2CF9AE}" pid="6" name="MSIP_Label_320df1db-9955-4087-a541-42c2f5a9332e_SiteId">
    <vt:lpwstr>eef95730-77bf-4663-a55d-1ddff9335b5b</vt:lpwstr>
  </property>
  <property fmtid="{D5CDD505-2E9C-101B-9397-08002B2CF9AE}" pid="7" name="MSIP_Label_320df1db-9955-4087-a541-42c2f5a9332e_ContentBits">
    <vt:lpwstr>0</vt:lpwstr>
  </property>
  <property fmtid="{D5CDD505-2E9C-101B-9397-08002B2CF9AE}" pid="8" name="MSIP_Label_320df1db-9955-4087-a541-42c2f5a9332e_SetDate">
    <vt:lpwstr>2022-12-08T20:13:00Z</vt:lpwstr>
  </property>
  <property fmtid="{D5CDD505-2E9C-101B-9397-08002B2CF9AE}" pid="9" name="MSIP_Label_320df1db-9955-4087-a541-42c2f5a9332e_ActionId">
    <vt:lpwstr>e9ecf4f2-4699-4ff7-8d4b-90f6dfa51708</vt:lpwstr>
  </property>
</Properties>
</file>